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1181FED3" w14:textId="77777777">
        <w:tc>
          <w:tcPr>
            <w:tcW w:w="1620" w:type="dxa"/>
            <w:tcBorders>
              <w:bottom w:val="single" w:sz="4" w:space="0" w:color="auto"/>
            </w:tcBorders>
            <w:shd w:val="clear" w:color="auto" w:fill="FFFFFF"/>
            <w:vAlign w:val="center"/>
          </w:tcPr>
          <w:p w14:paraId="56A01C5D"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576CF83F" w14:textId="5DF1FC61" w:rsidR="00152993" w:rsidRDefault="00433250">
            <w:pPr>
              <w:pStyle w:val="Header"/>
            </w:pPr>
            <w:hyperlink r:id="rId10" w:history="1">
              <w:r w:rsidRPr="00DB47F6">
                <w:rPr>
                  <w:rStyle w:val="Hyperlink"/>
                </w:rPr>
                <w:t>133</w:t>
              </w:r>
            </w:hyperlink>
          </w:p>
        </w:tc>
        <w:tc>
          <w:tcPr>
            <w:tcW w:w="1440" w:type="dxa"/>
            <w:tcBorders>
              <w:bottom w:val="single" w:sz="4" w:space="0" w:color="auto"/>
            </w:tcBorders>
            <w:shd w:val="clear" w:color="auto" w:fill="FFFFFF"/>
            <w:vAlign w:val="center"/>
          </w:tcPr>
          <w:p w14:paraId="0A7C6846"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61B901AC" w14:textId="77777777" w:rsidR="00152993" w:rsidRDefault="00433250">
            <w:pPr>
              <w:pStyle w:val="Header"/>
            </w:pPr>
            <w:r w:rsidRPr="00433250">
              <w:t>Clarifying Legacy Generation Breaker Control for PGRR115 Implementation</w:t>
            </w:r>
          </w:p>
        </w:tc>
      </w:tr>
    </w:tbl>
    <w:p w14:paraId="4A57FFD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223A8F8"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FF4A47"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8D157D7" w14:textId="2E29C5D1" w:rsidR="00152993" w:rsidRDefault="005A120C">
            <w:pPr>
              <w:pStyle w:val="NormalArial"/>
            </w:pPr>
            <w:r>
              <w:t>January 28</w:t>
            </w:r>
            <w:r w:rsidR="002B5255">
              <w:t>, 2026</w:t>
            </w:r>
          </w:p>
        </w:tc>
      </w:tr>
    </w:tbl>
    <w:p w14:paraId="388014C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043B19B" w14:textId="77777777">
        <w:trPr>
          <w:trHeight w:val="440"/>
        </w:trPr>
        <w:tc>
          <w:tcPr>
            <w:tcW w:w="10440" w:type="dxa"/>
            <w:gridSpan w:val="2"/>
            <w:tcBorders>
              <w:top w:val="single" w:sz="4" w:space="0" w:color="auto"/>
            </w:tcBorders>
            <w:shd w:val="clear" w:color="auto" w:fill="FFFFFF"/>
            <w:vAlign w:val="center"/>
          </w:tcPr>
          <w:p w14:paraId="24A8F174" w14:textId="77777777" w:rsidR="00152993" w:rsidRDefault="00152993">
            <w:pPr>
              <w:pStyle w:val="Header"/>
              <w:jc w:val="center"/>
            </w:pPr>
            <w:r>
              <w:t>Submitter’s Information</w:t>
            </w:r>
          </w:p>
        </w:tc>
      </w:tr>
      <w:tr w:rsidR="00152993" w14:paraId="32638FA0" w14:textId="77777777">
        <w:trPr>
          <w:trHeight w:val="350"/>
        </w:trPr>
        <w:tc>
          <w:tcPr>
            <w:tcW w:w="2880" w:type="dxa"/>
            <w:shd w:val="clear" w:color="auto" w:fill="FFFFFF"/>
            <w:vAlign w:val="center"/>
          </w:tcPr>
          <w:p w14:paraId="40013F35" w14:textId="77777777" w:rsidR="00152993" w:rsidRPr="00EC55B3" w:rsidRDefault="00152993" w:rsidP="00EC55B3">
            <w:pPr>
              <w:pStyle w:val="Header"/>
            </w:pPr>
            <w:r w:rsidRPr="00EC55B3">
              <w:t>Name</w:t>
            </w:r>
          </w:p>
        </w:tc>
        <w:tc>
          <w:tcPr>
            <w:tcW w:w="7560" w:type="dxa"/>
            <w:vAlign w:val="center"/>
          </w:tcPr>
          <w:p w14:paraId="0AE29B11" w14:textId="11D4FECE" w:rsidR="00152993" w:rsidRDefault="002B5255">
            <w:pPr>
              <w:pStyle w:val="NormalArial"/>
            </w:pPr>
            <w:r>
              <w:t xml:space="preserve">Jim Lee (CEHE), </w:t>
            </w:r>
            <w:proofErr w:type="spellStart"/>
            <w:r w:rsidR="00E602CE">
              <w:t>Shuye</w:t>
            </w:r>
            <w:proofErr w:type="spellEnd"/>
            <w:r w:rsidR="00E602CE">
              <w:t xml:space="preserve"> Teng (Constellation), Monica Jha (Vistra)</w:t>
            </w:r>
          </w:p>
        </w:tc>
      </w:tr>
      <w:tr w:rsidR="00152993" w14:paraId="2C168F80" w14:textId="77777777">
        <w:trPr>
          <w:trHeight w:val="350"/>
        </w:trPr>
        <w:tc>
          <w:tcPr>
            <w:tcW w:w="2880" w:type="dxa"/>
            <w:shd w:val="clear" w:color="auto" w:fill="FFFFFF"/>
            <w:vAlign w:val="center"/>
          </w:tcPr>
          <w:p w14:paraId="3089CCA9" w14:textId="77777777" w:rsidR="00152993" w:rsidRPr="00EC55B3" w:rsidRDefault="00152993" w:rsidP="00EC55B3">
            <w:pPr>
              <w:pStyle w:val="Header"/>
            </w:pPr>
            <w:r w:rsidRPr="00EC55B3">
              <w:t>E-mail Address</w:t>
            </w:r>
          </w:p>
        </w:tc>
        <w:tc>
          <w:tcPr>
            <w:tcW w:w="7560" w:type="dxa"/>
            <w:vAlign w:val="center"/>
          </w:tcPr>
          <w:p w14:paraId="317D3993" w14:textId="3BF4D717" w:rsidR="00152993" w:rsidRDefault="00BE4AC0">
            <w:pPr>
              <w:pStyle w:val="NormalArial"/>
            </w:pPr>
            <w:hyperlink r:id="rId11" w:history="1">
              <w:r w:rsidRPr="003C2DA8">
                <w:rPr>
                  <w:rStyle w:val="Hyperlink"/>
                </w:rPr>
                <w:t>Jim.Lee@CenterPointEnergy.com</w:t>
              </w:r>
            </w:hyperlink>
            <w:r>
              <w:t xml:space="preserve">; </w:t>
            </w:r>
            <w:hyperlink r:id="rId12" w:history="1">
              <w:r w:rsidR="00D41120" w:rsidRPr="00BB758B">
                <w:rPr>
                  <w:rStyle w:val="Hyperlink"/>
                </w:rPr>
                <w:t>Shuye.Teng@Constellation.com</w:t>
              </w:r>
            </w:hyperlink>
            <w:r w:rsidR="00D41120">
              <w:t xml:space="preserve">; </w:t>
            </w:r>
            <w:hyperlink r:id="rId13" w:history="1">
              <w:r w:rsidR="00D41120" w:rsidRPr="00D41120">
                <w:rPr>
                  <w:rStyle w:val="Hyperlink"/>
                </w:rPr>
                <w:t>Monica.Jha@vistracorp.com</w:t>
              </w:r>
            </w:hyperlink>
            <w:r w:rsidR="00D41120">
              <w:t xml:space="preserve"> </w:t>
            </w:r>
          </w:p>
        </w:tc>
      </w:tr>
      <w:tr w:rsidR="00152993" w14:paraId="6C4468A2" w14:textId="77777777">
        <w:trPr>
          <w:trHeight w:val="350"/>
        </w:trPr>
        <w:tc>
          <w:tcPr>
            <w:tcW w:w="2880" w:type="dxa"/>
            <w:shd w:val="clear" w:color="auto" w:fill="FFFFFF"/>
            <w:vAlign w:val="center"/>
          </w:tcPr>
          <w:p w14:paraId="788BE5D5" w14:textId="77777777" w:rsidR="00152993" w:rsidRPr="00EC55B3" w:rsidRDefault="00152993" w:rsidP="00EC55B3">
            <w:pPr>
              <w:pStyle w:val="Header"/>
            </w:pPr>
            <w:r w:rsidRPr="00EC55B3">
              <w:t>Company</w:t>
            </w:r>
          </w:p>
        </w:tc>
        <w:tc>
          <w:tcPr>
            <w:tcW w:w="7560" w:type="dxa"/>
            <w:vAlign w:val="center"/>
          </w:tcPr>
          <w:p w14:paraId="29FD0F65" w14:textId="1E2BCCFE" w:rsidR="00152993" w:rsidRDefault="00D41120">
            <w:pPr>
              <w:pStyle w:val="NormalArial"/>
            </w:pPr>
            <w:r>
              <w:t>CenterPoint Energy Houston Electric (CEHE); Constellation; Vistra</w:t>
            </w:r>
            <w:r w:rsidR="00925EED">
              <w:t xml:space="preserve"> (“Joint Commenters”)</w:t>
            </w:r>
            <w:r>
              <w:t xml:space="preserve"> </w:t>
            </w:r>
          </w:p>
        </w:tc>
      </w:tr>
      <w:tr w:rsidR="00152993" w14:paraId="08569659" w14:textId="77777777">
        <w:trPr>
          <w:trHeight w:val="350"/>
        </w:trPr>
        <w:tc>
          <w:tcPr>
            <w:tcW w:w="2880" w:type="dxa"/>
            <w:tcBorders>
              <w:bottom w:val="single" w:sz="4" w:space="0" w:color="auto"/>
            </w:tcBorders>
            <w:shd w:val="clear" w:color="auto" w:fill="FFFFFF"/>
            <w:vAlign w:val="center"/>
          </w:tcPr>
          <w:p w14:paraId="176F11FB"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1B1178DE" w14:textId="1C9F34D5" w:rsidR="00152993" w:rsidRDefault="00152993">
            <w:pPr>
              <w:pStyle w:val="NormalArial"/>
            </w:pPr>
          </w:p>
        </w:tc>
      </w:tr>
      <w:tr w:rsidR="00152993" w14:paraId="7C950D0D" w14:textId="77777777">
        <w:trPr>
          <w:trHeight w:val="350"/>
        </w:trPr>
        <w:tc>
          <w:tcPr>
            <w:tcW w:w="2880" w:type="dxa"/>
            <w:shd w:val="clear" w:color="auto" w:fill="FFFFFF"/>
            <w:vAlign w:val="center"/>
          </w:tcPr>
          <w:p w14:paraId="7CD2828F"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2E7AAED" w14:textId="275A2BD8" w:rsidR="00152993" w:rsidRDefault="00152993">
            <w:pPr>
              <w:pStyle w:val="NormalArial"/>
            </w:pPr>
          </w:p>
        </w:tc>
      </w:tr>
      <w:tr w:rsidR="00075A94" w14:paraId="19C12802" w14:textId="77777777">
        <w:trPr>
          <w:trHeight w:val="350"/>
        </w:trPr>
        <w:tc>
          <w:tcPr>
            <w:tcW w:w="2880" w:type="dxa"/>
            <w:tcBorders>
              <w:bottom w:val="single" w:sz="4" w:space="0" w:color="auto"/>
            </w:tcBorders>
            <w:shd w:val="clear" w:color="auto" w:fill="FFFFFF"/>
            <w:vAlign w:val="center"/>
          </w:tcPr>
          <w:p w14:paraId="7D22AC72"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63E9404" w14:textId="42181D11" w:rsidR="00075A94" w:rsidRDefault="00D41120">
            <w:pPr>
              <w:pStyle w:val="NormalArial"/>
            </w:pPr>
            <w:r>
              <w:t>Investor</w:t>
            </w:r>
            <w:r w:rsidR="00925EED">
              <w:t>-</w:t>
            </w:r>
            <w:r>
              <w:t>Owned Utility (IOU) &amp; Independent Generator</w:t>
            </w:r>
          </w:p>
        </w:tc>
      </w:tr>
    </w:tbl>
    <w:p w14:paraId="0C33F41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330600A7" w14:textId="77777777" w:rsidTr="00F038EC">
        <w:trPr>
          <w:trHeight w:val="422"/>
          <w:jc w:val="center"/>
        </w:trPr>
        <w:tc>
          <w:tcPr>
            <w:tcW w:w="10440" w:type="dxa"/>
            <w:vAlign w:val="center"/>
          </w:tcPr>
          <w:p w14:paraId="4026FEB3" w14:textId="77777777" w:rsidR="00075A94" w:rsidRPr="00075A94" w:rsidRDefault="00075A94" w:rsidP="00F038EC">
            <w:pPr>
              <w:pStyle w:val="Header"/>
              <w:jc w:val="center"/>
            </w:pPr>
            <w:r w:rsidRPr="00075A94">
              <w:t>Comments</w:t>
            </w:r>
          </w:p>
        </w:tc>
      </w:tr>
    </w:tbl>
    <w:p w14:paraId="338A108A" w14:textId="52CF7DE6" w:rsidR="00B535F0" w:rsidRDefault="00B535F0" w:rsidP="00C94762">
      <w:pPr>
        <w:pStyle w:val="NormalArial"/>
        <w:spacing w:before="120" w:after="120"/>
      </w:pPr>
      <w:r>
        <w:t xml:space="preserve">Joint Commenters (CEHE, Constellation, Vistra) offer the following comments on Planning Guide Revision Request (PGRR) 133 building on the LCRA November 18, </w:t>
      </w:r>
      <w:r w:rsidR="00627452">
        <w:t>2025,</w:t>
      </w:r>
      <w:r>
        <w:t xml:space="preserve"> comments. </w:t>
      </w:r>
      <w:r w:rsidR="00627452">
        <w:t>Joint</w:t>
      </w:r>
      <w:r>
        <w:t xml:space="preserve"> </w:t>
      </w:r>
      <w:r w:rsidR="00627452">
        <w:t xml:space="preserve">Commenter </w:t>
      </w:r>
      <w:r>
        <w:t xml:space="preserve">comments modify paragraph (2) in two places: </w:t>
      </w:r>
    </w:p>
    <w:p w14:paraId="52A93B80" w14:textId="5B430C54" w:rsidR="00B535F0" w:rsidRDefault="00B535F0" w:rsidP="00B535F0">
      <w:pPr>
        <w:pStyle w:val="NormalArial"/>
        <w:numPr>
          <w:ilvl w:val="0"/>
          <w:numId w:val="3"/>
        </w:numPr>
        <w:spacing w:before="120" w:after="120"/>
      </w:pPr>
      <w:r>
        <w:t xml:space="preserve">Clarifies breaker control coordination responsibilities between </w:t>
      </w:r>
      <w:r w:rsidR="00381205">
        <w:t>Transmission Operators (</w:t>
      </w:r>
      <w:r>
        <w:t>T</w:t>
      </w:r>
      <w:r w:rsidR="00381205">
        <w:t>o</w:t>
      </w:r>
      <w:r>
        <w:t>s</w:t>
      </w:r>
      <w:r w:rsidR="00381205">
        <w:t>)</w:t>
      </w:r>
      <w:r>
        <w:t xml:space="preserve"> and </w:t>
      </w:r>
      <w:r w:rsidR="00381205">
        <w:t>Qualified Scheduling Entities (</w:t>
      </w:r>
      <w:r>
        <w:t>QSEs</w:t>
      </w:r>
      <w:r w:rsidR="00381205">
        <w:t>)</w:t>
      </w:r>
      <w:r>
        <w:t xml:space="preserve"> for grandfathered </w:t>
      </w:r>
      <w:r w:rsidR="00381205">
        <w:t>R</w:t>
      </w:r>
      <w:r>
        <w:t xml:space="preserve">esources, including nuclear generators, addressing concerns raised in TCPA’s November 24, </w:t>
      </w:r>
      <w:r w:rsidR="00627452">
        <w:t>2025,</w:t>
      </w:r>
      <w:r>
        <w:t xml:space="preserve"> comments</w:t>
      </w:r>
      <w:r w:rsidR="00381205">
        <w:t>; and</w:t>
      </w:r>
      <w:r>
        <w:t xml:space="preserve"> </w:t>
      </w:r>
    </w:p>
    <w:p w14:paraId="415C6E46" w14:textId="04BF060A" w:rsidR="00B535F0" w:rsidRDefault="00B535F0" w:rsidP="00B535F0">
      <w:pPr>
        <w:pStyle w:val="NormalArial"/>
        <w:numPr>
          <w:ilvl w:val="0"/>
          <w:numId w:val="3"/>
        </w:numPr>
        <w:spacing w:before="120" w:after="120"/>
      </w:pPr>
      <w:r>
        <w:t xml:space="preserve">Clarifies that a grandfathered </w:t>
      </w:r>
      <w:r w:rsidR="00381205">
        <w:t>R</w:t>
      </w:r>
      <w:r>
        <w:t xml:space="preserve">esource, including nuclear generators, can maintain </w:t>
      </w:r>
      <w:r w:rsidR="00627452">
        <w:t>its</w:t>
      </w:r>
      <w:r>
        <w:t xml:space="preserve"> current breaker and equipment configuration unless it makes modifications to the </w:t>
      </w:r>
      <w:r w:rsidR="00381205">
        <w:t>R</w:t>
      </w:r>
      <w:r>
        <w:t xml:space="preserve">esource subject to </w:t>
      </w:r>
      <w:r w:rsidR="007C1A6D">
        <w:t>paragraph (1)(c)(iv) of</w:t>
      </w:r>
      <w:r>
        <w:t xml:space="preserve"> Section 5.2.1 or if the </w:t>
      </w:r>
      <w:r w:rsidR="00381205">
        <w:t>R</w:t>
      </w:r>
      <w:r>
        <w:t xml:space="preserve">esource adds a co-located load bringing the total load to 75MW or greater. If a </w:t>
      </w:r>
      <w:r w:rsidR="007C1A6D">
        <w:t>Section</w:t>
      </w:r>
      <w:r>
        <w:t xml:space="preserve"> 5.2.1(1)(c)(iv) modification is made or a 75MW+ co-located load is added, the </w:t>
      </w:r>
      <w:r w:rsidR="00381205">
        <w:t>R</w:t>
      </w:r>
      <w:r>
        <w:t>esource must then comply with requirements in paragraph (1).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708F" w:rsidRPr="0037708F" w14:paraId="3FDC5B05" w14:textId="77777777" w:rsidTr="00B8352E">
        <w:trPr>
          <w:trHeight w:val="350"/>
        </w:trPr>
        <w:tc>
          <w:tcPr>
            <w:tcW w:w="10440" w:type="dxa"/>
            <w:tcBorders>
              <w:bottom w:val="single" w:sz="4" w:space="0" w:color="auto"/>
            </w:tcBorders>
            <w:shd w:val="clear" w:color="auto" w:fill="FFFFFF"/>
            <w:vAlign w:val="center"/>
          </w:tcPr>
          <w:p w14:paraId="6426CEE7" w14:textId="77777777" w:rsidR="0037708F" w:rsidRPr="0037708F" w:rsidRDefault="0037708F" w:rsidP="0037708F">
            <w:pPr>
              <w:tabs>
                <w:tab w:val="center" w:pos="4320"/>
                <w:tab w:val="right" w:pos="8640"/>
              </w:tabs>
              <w:jc w:val="center"/>
              <w:rPr>
                <w:rFonts w:ascii="Arial" w:hAnsi="Arial"/>
                <w:b/>
                <w:bCs/>
              </w:rPr>
            </w:pPr>
            <w:r w:rsidRPr="0037708F">
              <w:rPr>
                <w:rFonts w:ascii="Arial" w:hAnsi="Arial"/>
                <w:b/>
                <w:bCs/>
              </w:rPr>
              <w:t>Revised Cover Page Language</w:t>
            </w:r>
          </w:p>
        </w:tc>
      </w:tr>
    </w:tbl>
    <w:p w14:paraId="039CA643" w14:textId="77777777" w:rsidR="0037708F" w:rsidRPr="0037708F" w:rsidRDefault="0037708F" w:rsidP="0037708F">
      <w:pPr>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7708F" w:rsidRPr="0037708F" w14:paraId="7EA71B87" w14:textId="77777777" w:rsidTr="00B8352E">
        <w:trPr>
          <w:trHeight w:val="518"/>
        </w:trPr>
        <w:tc>
          <w:tcPr>
            <w:tcW w:w="2880" w:type="dxa"/>
            <w:tcBorders>
              <w:bottom w:val="single" w:sz="4" w:space="0" w:color="auto"/>
            </w:tcBorders>
            <w:shd w:val="clear" w:color="auto" w:fill="FFFFFF"/>
            <w:vAlign w:val="center"/>
          </w:tcPr>
          <w:p w14:paraId="2BA30AD8" w14:textId="77777777" w:rsidR="0037708F" w:rsidRPr="0037708F" w:rsidRDefault="0037708F" w:rsidP="0037708F">
            <w:pPr>
              <w:tabs>
                <w:tab w:val="center" w:pos="4320"/>
                <w:tab w:val="right" w:pos="8640"/>
              </w:tabs>
              <w:rPr>
                <w:rFonts w:ascii="Arial" w:hAnsi="Arial"/>
                <w:b/>
                <w:bCs/>
              </w:rPr>
            </w:pPr>
            <w:r w:rsidRPr="0037708F">
              <w:rPr>
                <w:rFonts w:ascii="Arial" w:hAnsi="Arial"/>
                <w:b/>
                <w:bCs/>
              </w:rPr>
              <w:t>Justification of Reason for Revision and Market Impacts</w:t>
            </w:r>
          </w:p>
        </w:tc>
        <w:tc>
          <w:tcPr>
            <w:tcW w:w="7560" w:type="dxa"/>
            <w:tcBorders>
              <w:bottom w:val="single" w:sz="4" w:space="0" w:color="auto"/>
            </w:tcBorders>
            <w:vAlign w:val="center"/>
          </w:tcPr>
          <w:p w14:paraId="28E3C448" w14:textId="5016C4DA" w:rsidR="0037708F" w:rsidRPr="0037708F" w:rsidRDefault="0037708F" w:rsidP="0037708F">
            <w:pPr>
              <w:spacing w:before="120" w:after="120"/>
              <w:rPr>
                <w:rFonts w:ascii="Arial" w:hAnsi="Arial"/>
              </w:rPr>
            </w:pPr>
            <w:r w:rsidRPr="0037708F">
              <w:rPr>
                <w:rFonts w:ascii="Arial" w:hAnsi="Arial"/>
              </w:rPr>
              <w:t xml:space="preserve">PGRR115 included one change unrelated to the interconnection of Large Loads – specifically, a revision to Section 5 adding </w:t>
            </w:r>
            <w:proofErr w:type="spellStart"/>
            <w:r w:rsidRPr="0037708F">
              <w:rPr>
                <w:rFonts w:ascii="Arial" w:hAnsi="Arial"/>
              </w:rPr>
              <w:t>greyboxed</w:t>
            </w:r>
            <w:proofErr w:type="spellEnd"/>
            <w:r w:rsidRPr="0037708F">
              <w:rPr>
                <w:rFonts w:ascii="Arial" w:hAnsi="Arial"/>
              </w:rPr>
              <w:t xml:space="preserve"> Section 5.2.1</w:t>
            </w:r>
            <w:r w:rsidR="00F6596A">
              <w:rPr>
                <w:rFonts w:ascii="Arial" w:hAnsi="Arial"/>
              </w:rPr>
              <w:t>1</w:t>
            </w:r>
            <w:r w:rsidRPr="0037708F">
              <w:rPr>
                <w:rFonts w:ascii="Arial" w:hAnsi="Arial"/>
              </w:rPr>
              <w:t xml:space="preserve"> that specifies that fault-protective breakers “be under the remote control of the applicable Transmission Operator (TO) and capable </w:t>
            </w:r>
            <w:del w:id="0" w:author="Vistra 110625" w:date="2025-11-05T23:47:00Z" w16du:dateUtc="2025-11-06T05:47:00Z">
              <w:r w:rsidRPr="0037708F" w:rsidDel="001F56F2">
                <w:rPr>
                  <w:rFonts w:ascii="Arial" w:hAnsi="Arial"/>
                </w:rPr>
                <w:delText xml:space="preserve">fo </w:delText>
              </w:r>
            </w:del>
            <w:ins w:id="1" w:author="Vistra 110625" w:date="2025-11-05T23:47:00Z" w16du:dateUtc="2025-11-06T05:47:00Z">
              <w:r w:rsidRPr="0037708F">
                <w:rPr>
                  <w:rFonts w:ascii="Arial" w:hAnsi="Arial"/>
                </w:rPr>
                <w:t xml:space="preserve">of </w:t>
              </w:r>
            </w:ins>
            <w:r w:rsidRPr="0037708F">
              <w:rPr>
                <w:rFonts w:ascii="Arial" w:hAnsi="Arial"/>
              </w:rPr>
              <w:t xml:space="preserve">being operated remotely to comply with an instruction from ERCOT.” </w:t>
            </w:r>
          </w:p>
          <w:p w14:paraId="44EDC065" w14:textId="77777777" w:rsidR="0037708F" w:rsidRPr="0037708F" w:rsidRDefault="0037708F" w:rsidP="0037708F">
            <w:pPr>
              <w:spacing w:before="120" w:after="120"/>
              <w:rPr>
                <w:rFonts w:ascii="Arial" w:hAnsi="Arial"/>
              </w:rPr>
            </w:pPr>
            <w:r w:rsidRPr="0037708F">
              <w:rPr>
                <w:rFonts w:ascii="Arial" w:hAnsi="Arial"/>
              </w:rPr>
              <w:t xml:space="preserve">The remote operation of generator breakers by a third party presents significant operational concerns for operators of power plants that </w:t>
            </w:r>
            <w:r w:rsidRPr="0037708F">
              <w:rPr>
                <w:rFonts w:ascii="Arial" w:hAnsi="Arial"/>
              </w:rPr>
              <w:lastRenderedPageBreak/>
              <w:t>were built prior to unbundling, where the determination of which breakers are at “each Point of Interconnection (POI)” may not be self-evident. It is not typical for TOs to control generation breakers, and that concern is particularly heightened for nuclear power plants, where remote operation of generator breakers by a third party (including a TO) could represent a security risk. The generator breakers must be under the control of the reactor operator.</w:t>
            </w:r>
          </w:p>
          <w:p w14:paraId="6FFAAC0B" w14:textId="20A58713" w:rsidR="0037708F" w:rsidRPr="0037708F" w:rsidRDefault="0037708F" w:rsidP="0037708F">
            <w:pPr>
              <w:spacing w:before="120" w:after="120"/>
              <w:rPr>
                <w:rFonts w:ascii="Arial" w:hAnsi="Arial"/>
              </w:rPr>
            </w:pPr>
            <w:r w:rsidRPr="0037708F">
              <w:rPr>
                <w:rFonts w:ascii="Arial" w:hAnsi="Arial"/>
              </w:rPr>
              <w:t xml:space="preserve">Accordingly, to avoid a potential unintended consequence of the </w:t>
            </w:r>
            <w:del w:id="2" w:author="ERCOT 110525" w:date="2025-11-05T12:57:00Z" w16du:dateUtc="2025-11-05T18:57:00Z">
              <w:r w:rsidRPr="0037708F" w:rsidDel="003E6CE0">
                <w:rPr>
                  <w:rFonts w:ascii="Arial" w:hAnsi="Arial"/>
                </w:rPr>
                <w:delText xml:space="preserve">vague </w:delText>
              </w:r>
            </w:del>
            <w:r w:rsidRPr="0037708F">
              <w:rPr>
                <w:rFonts w:ascii="Arial" w:hAnsi="Arial"/>
              </w:rPr>
              <w:t>phrasing of new Section 5.2.1</w:t>
            </w:r>
            <w:r w:rsidR="007C1A6D">
              <w:rPr>
                <w:rFonts w:ascii="Arial" w:hAnsi="Arial"/>
              </w:rPr>
              <w:t>1</w:t>
            </w:r>
            <w:r w:rsidRPr="0037708F">
              <w:rPr>
                <w:rFonts w:ascii="Arial" w:hAnsi="Arial"/>
              </w:rPr>
              <w:t>,</w:t>
            </w:r>
            <w:ins w:id="3" w:author="ERCOT 110525" w:date="2025-11-05T12:58:00Z" w16du:dateUtc="2025-11-05T18:58:00Z">
              <w:r w:rsidRPr="0037708F">
                <w:rPr>
                  <w:rFonts w:ascii="Arial" w:hAnsi="Arial"/>
                </w:rPr>
                <w:t xml:space="preserve"> an additional</w:t>
              </w:r>
            </w:ins>
            <w:ins w:id="4" w:author="ERCOT 110525" w:date="2025-11-05T13:05:00Z" w16du:dateUtc="2025-11-05T19:05:00Z">
              <w:r w:rsidRPr="0037708F">
                <w:rPr>
                  <w:rFonts w:ascii="Arial" w:hAnsi="Arial"/>
                </w:rPr>
                <w:t xml:space="preserve"> </w:t>
              </w:r>
            </w:ins>
            <w:ins w:id="5" w:author="ERCOT 110525" w:date="2025-11-05T12:58:00Z" w16du:dateUtc="2025-11-05T18:58:00Z">
              <w:r w:rsidRPr="0037708F">
                <w:rPr>
                  <w:rFonts w:ascii="Arial" w:hAnsi="Arial"/>
                </w:rPr>
                <w:t xml:space="preserve">paragraph (2) </w:t>
              </w:r>
            </w:ins>
            <w:ins w:id="6" w:author="ERCOT 110525" w:date="2025-11-05T13:05:00Z" w16du:dateUtc="2025-11-05T19:05:00Z">
              <w:r w:rsidRPr="0037708F">
                <w:rPr>
                  <w:rFonts w:ascii="Arial" w:hAnsi="Arial"/>
                </w:rPr>
                <w:t>in</w:t>
              </w:r>
            </w:ins>
            <w:ins w:id="7" w:author="ERCOT 110525" w:date="2025-11-05T12:58:00Z" w16du:dateUtc="2025-11-05T18:58:00Z">
              <w:r w:rsidRPr="0037708F">
                <w:rPr>
                  <w:rFonts w:ascii="Arial" w:hAnsi="Arial"/>
                </w:rPr>
                <w:t xml:space="preserve"> Section 5.2.1</w:t>
              </w:r>
              <w:r w:rsidR="00381205" w:rsidRPr="0037708F">
                <w:rPr>
                  <w:rFonts w:ascii="Arial" w:hAnsi="Arial"/>
                </w:rPr>
                <w:t>1</w:t>
              </w:r>
              <w:r w:rsidRPr="0037708F">
                <w:rPr>
                  <w:rFonts w:ascii="Arial" w:hAnsi="Arial"/>
                </w:rPr>
                <w:t xml:space="preserve"> </w:t>
              </w:r>
            </w:ins>
            <w:ins w:id="8" w:author="ERCOT 110525" w:date="2025-11-05T13:08:00Z" w16du:dateUtc="2025-11-05T19:08:00Z">
              <w:r w:rsidRPr="0037708F">
                <w:rPr>
                  <w:rFonts w:ascii="Arial" w:hAnsi="Arial"/>
                </w:rPr>
                <w:t>allows</w:t>
              </w:r>
            </w:ins>
            <w:ins w:id="9" w:author="ERCOT 110525" w:date="2025-11-05T12:58:00Z" w16du:dateUtc="2025-11-05T18:58:00Z">
              <w:r w:rsidRPr="0037708F">
                <w:rPr>
                  <w:rFonts w:ascii="Arial" w:hAnsi="Arial"/>
                </w:rPr>
                <w:t xml:space="preserve"> existing generators with a Resource Commissioning Date on or before December 31, 2025 to maintain their current configuration. These units</w:t>
              </w:r>
            </w:ins>
            <w:ins w:id="10" w:author="Vistra 110625" w:date="2025-11-05T23:40:00Z" w16du:dateUtc="2025-11-06T05:40:00Z">
              <w:r w:rsidRPr="0037708F">
                <w:rPr>
                  <w:rFonts w:ascii="Arial" w:hAnsi="Arial"/>
                </w:rPr>
                <w:t xml:space="preserve"> </w:t>
              </w:r>
              <w:del w:id="11" w:author="Joint Commenters 012826" w:date="2026-01-28T12:27:00Z" w16du:dateUtc="2026-01-28T18:27:00Z">
                <w:r w:rsidRPr="0037708F" w:rsidDel="007C1A6D">
                  <w:rPr>
                    <w:rFonts w:ascii="Arial" w:hAnsi="Arial"/>
                  </w:rPr>
                  <w:delText>(with the exclusion of nuclear generators)</w:delText>
                </w:r>
              </w:del>
            </w:ins>
            <w:ins w:id="12" w:author="ERCOT 110525" w:date="2025-11-05T12:58:00Z" w16du:dateUtc="2025-11-05T18:58:00Z">
              <w:del w:id="13" w:author="Joint Commenters 012826" w:date="2026-01-28T12:27:00Z" w16du:dateUtc="2026-01-28T18:27:00Z">
                <w:r w:rsidRPr="0037708F" w:rsidDel="007C1A6D">
                  <w:rPr>
                    <w:rFonts w:ascii="Arial" w:hAnsi="Arial"/>
                  </w:rPr>
                  <w:delText xml:space="preserve"> </w:delText>
                </w:r>
              </w:del>
              <w:r w:rsidRPr="0037708F">
                <w:rPr>
                  <w:rFonts w:ascii="Arial" w:hAnsi="Arial"/>
                </w:rPr>
                <w:t>would need to come into compliance with the new requirements in the event a modification changing or adding a POI to the facility (as described in paragraph (1)(c)(iv) of Section 5.2.1) is made</w:t>
              </w:r>
            </w:ins>
            <w:ins w:id="14" w:author="Joint Commenters 012826" w:date="2026-01-28T12:28:00Z" w16du:dateUtc="2026-01-28T18:28:00Z">
              <w:r w:rsidR="007C1A6D">
                <w:rPr>
                  <w:rFonts w:ascii="Arial" w:hAnsi="Arial"/>
                </w:rPr>
                <w:t xml:space="preserve"> or if the Resource adds a co-located load bringing the total load to 75MW or greater</w:t>
              </w:r>
            </w:ins>
            <w:ins w:id="15" w:author="ERCOT 110525" w:date="2025-11-05T12:58:00Z" w16du:dateUtc="2025-11-05T18:58:00Z">
              <w:r w:rsidRPr="0037708F">
                <w:rPr>
                  <w:rFonts w:ascii="Arial" w:hAnsi="Arial"/>
                </w:rPr>
                <w:t>.</w:t>
              </w:r>
            </w:ins>
            <w:del w:id="16" w:author="ERCOT 110525" w:date="2025-11-05T12:58:00Z" w16du:dateUtc="2025-11-05T18:58:00Z">
              <w:r w:rsidRPr="0037708F" w:rsidDel="003E6CE0">
                <w:rPr>
                  <w:rFonts w:ascii="Arial" w:hAnsi="Arial"/>
                </w:rPr>
                <w:delText xml:space="preserve"> Vistra recommends striking the last sentence of Section 5.2.1</w:delText>
              </w:r>
              <w:r w:rsidR="00F6596A" w:rsidRPr="0037708F" w:rsidDel="003E6CE0">
                <w:rPr>
                  <w:rFonts w:ascii="Arial" w:hAnsi="Arial"/>
                </w:rPr>
                <w:delText>1</w:delText>
              </w:r>
              <w:r w:rsidRPr="0037708F" w:rsidDel="003E6CE0">
                <w:rPr>
                  <w:rFonts w:ascii="Arial" w:hAnsi="Arial"/>
                </w:rPr>
                <w:delText>.  While this does not resolve the vague phrasing directly, it is unnecessary to do so: Vistra supports the general intent of the provision that protective equipment exists to prevent the propagation of a fault current across the broader bulk electric system; Vistra’s concern is limited to the presumption that all implicated breakers need be capable of remote operation by a third party.  Further, as ERCOT stated in its January 24, 2025 comments on PGRR115 in response to similar concerns raised by ERCOT Steel Mills regarding similar language that PGRR115 was adding for Large Loads in Section 9.2.5, “the removal of this phrase does not impact the overall requirements of this Section as existing Protocols already require TOs and QSEs to comply with ERCOT operating instructions with respect to equipment under their control when such actions are needed to maintain the reliability of the ERCOT System.”</w:delText>
              </w:r>
              <w:r w:rsidRPr="0037708F" w:rsidDel="003E6CE0">
                <w:rPr>
                  <w:rFonts w:ascii="Arial" w:hAnsi="Arial"/>
                  <w:vertAlign w:val="superscript"/>
                </w:rPr>
                <w:footnoteReference w:id="1"/>
              </w:r>
            </w:del>
          </w:p>
        </w:tc>
      </w:tr>
    </w:tbl>
    <w:p w14:paraId="25B54D53" w14:textId="77777777" w:rsidR="00381205" w:rsidRDefault="00381205" w:rsidP="003770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8FF1C38" w14:textId="77777777">
        <w:trPr>
          <w:trHeight w:val="350"/>
        </w:trPr>
        <w:tc>
          <w:tcPr>
            <w:tcW w:w="10440" w:type="dxa"/>
            <w:tcBorders>
              <w:bottom w:val="single" w:sz="4" w:space="0" w:color="auto"/>
            </w:tcBorders>
            <w:shd w:val="clear" w:color="auto" w:fill="FFFFFF"/>
            <w:vAlign w:val="center"/>
          </w:tcPr>
          <w:p w14:paraId="729CEB63" w14:textId="77777777" w:rsidR="00152993" w:rsidRDefault="00152993">
            <w:pPr>
              <w:pStyle w:val="Header"/>
              <w:jc w:val="center"/>
            </w:pPr>
            <w:r>
              <w:t xml:space="preserve">Revised Proposed </w:t>
            </w:r>
            <w:r w:rsidR="00C158EE">
              <w:t xml:space="preserve">Guide </w:t>
            </w:r>
            <w:r>
              <w:t>Language</w:t>
            </w:r>
          </w:p>
        </w:tc>
      </w:tr>
    </w:tbl>
    <w:p w14:paraId="3DEA4F82" w14:textId="77777777" w:rsidR="00152993" w:rsidRDefault="00152993" w:rsidP="0037708F">
      <w:pPr>
        <w:pStyle w:val="BodyText"/>
        <w:spacing w:before="0" w:after="0"/>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15391" w:rsidRPr="00433250" w14:paraId="36195219" w14:textId="77777777" w:rsidTr="0031447B">
        <w:tc>
          <w:tcPr>
            <w:tcW w:w="9766" w:type="dxa"/>
            <w:shd w:val="pct12" w:color="auto" w:fill="auto"/>
          </w:tcPr>
          <w:p w14:paraId="633DC774" w14:textId="549E0FD5" w:rsidR="00E15391" w:rsidRPr="00433250" w:rsidRDefault="00E15391" w:rsidP="0031447B">
            <w:pPr>
              <w:spacing w:before="120" w:after="240"/>
              <w:rPr>
                <w:bCs/>
                <w:iCs/>
                <w:szCs w:val="20"/>
              </w:rPr>
            </w:pPr>
            <w:r w:rsidRPr="00433250">
              <w:rPr>
                <w:b/>
                <w:i/>
                <w:iCs/>
                <w:szCs w:val="20"/>
              </w:rPr>
              <w:t>[PGRR115:  Insert Section 5.2.1</w:t>
            </w:r>
            <w:r>
              <w:rPr>
                <w:b/>
                <w:i/>
                <w:iCs/>
                <w:szCs w:val="20"/>
              </w:rPr>
              <w:t>1</w:t>
            </w:r>
            <w:r w:rsidRPr="00433250">
              <w:rPr>
                <w:b/>
                <w:i/>
                <w:iCs/>
                <w:szCs w:val="20"/>
              </w:rPr>
              <w:t xml:space="preserve"> below upon system implementation of NPRR1234:]</w:t>
            </w:r>
          </w:p>
          <w:p w14:paraId="54199717" w14:textId="6CA18A9A" w:rsidR="00E15391" w:rsidRPr="00433250" w:rsidRDefault="00E15391" w:rsidP="00E15391">
            <w:pPr>
              <w:keepNext/>
              <w:tabs>
                <w:tab w:val="left" w:pos="1080"/>
              </w:tabs>
              <w:spacing w:after="240"/>
              <w:outlineLvl w:val="2"/>
              <w:rPr>
                <w:b/>
                <w:bCs/>
                <w:i/>
              </w:rPr>
            </w:pPr>
            <w:r w:rsidRPr="00433250">
              <w:rPr>
                <w:b/>
                <w:bCs/>
                <w:i/>
              </w:rPr>
              <w:t>5.2.1</w:t>
            </w:r>
            <w:r>
              <w:rPr>
                <w:b/>
                <w:bCs/>
                <w:i/>
              </w:rPr>
              <w:t>1</w:t>
            </w:r>
            <w:r w:rsidRPr="00433250">
              <w:rPr>
                <w:b/>
                <w:bCs/>
                <w:i/>
              </w:rPr>
              <w:tab/>
              <w:t>Required Interconnection Equipment</w:t>
            </w:r>
          </w:p>
          <w:p w14:paraId="74C6210C" w14:textId="77777777" w:rsidR="00E15391" w:rsidRPr="00433250" w:rsidRDefault="00E15391" w:rsidP="0031447B">
            <w:pPr>
              <w:spacing w:after="240"/>
              <w:ind w:left="720" w:hanging="720"/>
              <w:rPr>
                <w:ins w:id="17" w:author="ERCOT 110525" w:date="2025-11-05T10:37:00Z"/>
                <w:iCs/>
                <w:szCs w:val="20"/>
              </w:rPr>
            </w:pPr>
            <w:r w:rsidRPr="00433250">
              <w:rPr>
                <w:iCs/>
                <w:szCs w:val="20"/>
              </w:rPr>
              <w:t>(1)</w:t>
            </w:r>
            <w:r w:rsidRPr="00433250">
              <w:rPr>
                <w:iCs/>
                <w:szCs w:val="20"/>
              </w:rPr>
              <w:tab/>
              <w:t>Each POI for a Generation Resource, ESR, or SOG interconnected at transmission voltage to the ERCOT System must have a permanent configuration consisting of a station with breakers capable of interrupting fault current to sectionalize the transmission lines connecting the station to the ERCOT System.</w:t>
            </w:r>
            <w:del w:id="18" w:author="Vistra" w:date="2025-10-30T12:48:00Z">
              <w:r w:rsidRPr="00433250" w:rsidDel="00023FDB">
                <w:rPr>
                  <w:iCs/>
                  <w:szCs w:val="20"/>
                </w:rPr>
                <w:delText xml:space="preserve">  The breakers shall be under the remote </w:delText>
              </w:r>
              <w:r w:rsidRPr="00433250" w:rsidDel="00023FDB">
                <w:rPr>
                  <w:iCs/>
                  <w:szCs w:val="20"/>
                </w:rPr>
                <w:lastRenderedPageBreak/>
                <w:delText>control of the applicable Transmission Operator (TO) and capable of being operated remotely to comply with an instruction from ERCOT.</w:delText>
              </w:r>
            </w:del>
            <w:ins w:id="19" w:author="ERCOT 110525" w:date="2025-11-05T10:37:00Z">
              <w:r w:rsidRPr="00433250">
                <w:rPr>
                  <w:iCs/>
                  <w:szCs w:val="20"/>
                </w:rPr>
                <w:t xml:space="preserve">  The </w:t>
              </w:r>
            </w:ins>
            <w:ins w:id="20" w:author="LCRA 111825" w:date="2025-11-18T14:04:00Z" w16du:dateUtc="2025-11-18T20:04:00Z">
              <w:r>
                <w:rPr>
                  <w:iCs/>
                  <w:szCs w:val="20"/>
                </w:rPr>
                <w:t xml:space="preserve">generator interconnection </w:t>
              </w:r>
            </w:ins>
            <w:ins w:id="21" w:author="ERCOT 110525" w:date="2025-11-05T10:37:00Z">
              <w:r w:rsidRPr="00433250">
                <w:rPr>
                  <w:iCs/>
                  <w:szCs w:val="20"/>
                </w:rPr>
                <w:t xml:space="preserve">breakers </w:t>
              </w:r>
            </w:ins>
            <w:ins w:id="22" w:author="LCRA 111825" w:date="2025-11-18T14:04:00Z" w16du:dateUtc="2025-11-18T20:04:00Z">
              <w:r>
                <w:rPr>
                  <w:iCs/>
                  <w:szCs w:val="20"/>
                </w:rPr>
                <w:t xml:space="preserve">at a TSP switching station </w:t>
              </w:r>
            </w:ins>
            <w:ins w:id="23" w:author="ERCOT 110525" w:date="2025-11-05T10:37:00Z">
              <w:r w:rsidRPr="00433250">
                <w:rPr>
                  <w:iCs/>
                  <w:szCs w:val="20"/>
                </w:rPr>
                <w:t>shall be under the remote control of the applicable Transmission Operator (TO) and capable of being operated remotely to comply with an instruction from ERCOT.</w:t>
              </w:r>
            </w:ins>
          </w:p>
          <w:p w14:paraId="6FEEC570" w14:textId="5DA3CF4D" w:rsidR="00E15391" w:rsidRPr="00433250" w:rsidRDefault="00E15391" w:rsidP="0031447B">
            <w:pPr>
              <w:spacing w:after="240"/>
              <w:ind w:left="720" w:hanging="720"/>
              <w:rPr>
                <w:iCs/>
                <w:szCs w:val="20"/>
              </w:rPr>
            </w:pPr>
            <w:ins w:id="24" w:author="ERCOT 110525" w:date="2025-11-05T10:37:00Z">
              <w:r w:rsidRPr="00433250">
                <w:rPr>
                  <w:iCs/>
                  <w:szCs w:val="20"/>
                </w:rPr>
                <w:t>(2)</w:t>
              </w:r>
              <w:r w:rsidRPr="00433250">
                <w:rPr>
                  <w:iCs/>
                  <w:szCs w:val="20"/>
                </w:rPr>
                <w:tab/>
                <w:t xml:space="preserve">For a Generation Resource, ESR, or SOG with a Resource Commissioning Date on or before December 31, 2025, the applicable breakers described in paragraph (1) of this Section may be </w:t>
              </w:r>
              <w:del w:id="25" w:author="Vistra 110625" w:date="2025-11-05T22:07:00Z">
                <w:r w:rsidRPr="00433250" w:rsidDel="00955A4E">
                  <w:rPr>
                    <w:iCs/>
                    <w:szCs w:val="20"/>
                  </w:rPr>
                  <w:delText xml:space="preserve">under the </w:delText>
                </w:r>
              </w:del>
              <w:r w:rsidRPr="00433250">
                <w:rPr>
                  <w:iCs/>
                  <w:szCs w:val="20"/>
                </w:rPr>
                <w:t>remote</w:t>
              </w:r>
            </w:ins>
            <w:ins w:id="26" w:author="Vistra 110625" w:date="2025-11-05T22:07:00Z">
              <w:r w:rsidRPr="00433250">
                <w:rPr>
                  <w:iCs/>
                  <w:szCs w:val="20"/>
                </w:rPr>
                <w:t>ly</w:t>
              </w:r>
            </w:ins>
            <w:ins w:id="27" w:author="ERCOT 110525" w:date="2025-11-05T10:37:00Z">
              <w:r w:rsidRPr="00433250">
                <w:rPr>
                  <w:iCs/>
                  <w:szCs w:val="20"/>
                </w:rPr>
                <w:t xml:space="preserve"> control</w:t>
              </w:r>
            </w:ins>
            <w:ins w:id="28" w:author="Vistra 110625" w:date="2025-11-05T22:07:00Z">
              <w:r w:rsidRPr="00433250">
                <w:rPr>
                  <w:iCs/>
                  <w:szCs w:val="20"/>
                </w:rPr>
                <w:t>lable at the direction</w:t>
              </w:r>
            </w:ins>
            <w:ins w:id="29" w:author="ERCOT 110525" w:date="2025-11-05T10:37:00Z">
              <w:r w:rsidRPr="00433250">
                <w:rPr>
                  <w:iCs/>
                  <w:szCs w:val="20"/>
                </w:rPr>
                <w:t xml:space="preserve"> of the </w:t>
              </w:r>
            </w:ins>
            <w:ins w:id="30" w:author="Vistra 110625" w:date="2025-11-05T22:08:00Z">
              <w:del w:id="31" w:author="Joint Commenters 012826" w:date="2026-01-28T12:24:00Z" w16du:dateUtc="2026-01-28T18:24:00Z">
                <w:r w:rsidRPr="00433250" w:rsidDel="00E15391">
                  <w:rPr>
                    <w:iCs/>
                    <w:szCs w:val="20"/>
                  </w:rPr>
                  <w:delText xml:space="preserve">applicable </w:delText>
                </w:r>
              </w:del>
            </w:ins>
            <w:ins w:id="32" w:author="ERCOT 110525" w:date="2025-11-05T10:37:00Z">
              <w:del w:id="33" w:author="Joint Commenters 012826" w:date="2026-01-28T12:24:00Z" w16du:dateUtc="2026-01-28T18:24:00Z">
                <w:r w:rsidRPr="00433250" w:rsidDel="00E15391">
                  <w:rPr>
                    <w:iCs/>
                    <w:szCs w:val="20"/>
                  </w:rPr>
                  <w:delText xml:space="preserve">Qualified Scheduling Entity (QSE) in lieu of the </w:delText>
                </w:r>
              </w:del>
              <w:r w:rsidRPr="00433250">
                <w:rPr>
                  <w:iCs/>
                  <w:szCs w:val="20"/>
                </w:rPr>
                <w:t xml:space="preserve">TO. </w:t>
              </w:r>
            </w:ins>
            <w:ins w:id="34" w:author="Joint Commenters 012826" w:date="2026-01-28T12:25:00Z" w16du:dateUtc="2026-01-28T18:25:00Z">
              <w:r>
                <w:rPr>
                  <w:iCs/>
                  <w:szCs w:val="20"/>
                </w:rPr>
                <w:t xml:space="preserve"> The TO shall communicate with the applicable Qualified Scheduling Entity (QSE) as needed to ensure coordination.  </w:t>
              </w:r>
            </w:ins>
            <w:ins w:id="35" w:author="ERCOT 110525" w:date="2025-11-05T10:37:00Z">
              <w:del w:id="36" w:author="Vistra 110625" w:date="2025-11-05T22:18:00Z">
                <w:r w:rsidRPr="00433250" w:rsidDel="00136C97">
                  <w:rPr>
                    <w:iCs/>
                    <w:szCs w:val="20"/>
                  </w:rPr>
                  <w:delText>The</w:delText>
                </w:r>
              </w:del>
            </w:ins>
            <w:ins w:id="37" w:author="Vistra 110625" w:date="2025-11-05T22:18:00Z">
              <w:r w:rsidRPr="00433250">
                <w:rPr>
                  <w:iCs/>
                  <w:szCs w:val="20"/>
                </w:rPr>
                <w:t>A</w:t>
              </w:r>
            </w:ins>
            <w:ins w:id="38" w:author="ERCOT 110525" w:date="2025-11-05T10:37:00Z">
              <w:r w:rsidRPr="00433250">
                <w:rPr>
                  <w:iCs/>
                  <w:szCs w:val="20"/>
                </w:rPr>
                <w:t xml:space="preserve"> Generation Resource, ESR, or SOG </w:t>
              </w:r>
            </w:ins>
            <w:ins w:id="39" w:author="Vistra 110625" w:date="2025-11-05T22:18:00Z">
              <w:r w:rsidRPr="00433250">
                <w:rPr>
                  <w:iCs/>
                  <w:szCs w:val="20"/>
                </w:rPr>
                <w:t xml:space="preserve">with a Resource Commissioning Date on or before December 31, 2025 </w:t>
              </w:r>
              <w:del w:id="40" w:author="Joint Commenters 012826" w:date="2026-01-28T12:25:00Z" w16du:dateUtc="2026-01-28T18:25:00Z">
                <w:r w:rsidRPr="00433250" w:rsidDel="00E15391">
                  <w:rPr>
                    <w:iCs/>
                    <w:szCs w:val="20"/>
                  </w:rPr>
                  <w:delText xml:space="preserve">other than a nuclear Generation Resource </w:delText>
                </w:r>
              </w:del>
            </w:ins>
            <w:ins w:id="41" w:author="ERCOT 110525" w:date="2025-11-05T10:37:00Z">
              <w:r w:rsidRPr="00433250">
                <w:rPr>
                  <w:iCs/>
                  <w:szCs w:val="20"/>
                </w:rPr>
                <w:t>shall comply with the requirements of paragraph (1) of this Section if a modification subject to the requirements of paragraph (1)(c)(iv) of Section 5.2.1, Applicability, is made</w:t>
              </w:r>
            </w:ins>
            <w:ins w:id="42" w:author="Joint Commenters 012826" w:date="2026-01-28T12:25:00Z" w16du:dateUtc="2026-01-28T18:25:00Z">
              <w:r w:rsidR="007C1A6D">
                <w:rPr>
                  <w:iCs/>
                  <w:szCs w:val="20"/>
                </w:rPr>
                <w:t>, or for the addition of load that would result in the total load co-located with the Generation Resource, ESR, or SOG of 75 MW or greater</w:t>
              </w:r>
            </w:ins>
            <w:ins w:id="43" w:author="ERCOT 110525" w:date="2025-11-05T10:37:00Z">
              <w:r w:rsidRPr="00433250">
                <w:rPr>
                  <w:iCs/>
                  <w:szCs w:val="20"/>
                </w:rPr>
                <w:t>.</w:t>
              </w:r>
            </w:ins>
          </w:p>
        </w:tc>
      </w:tr>
    </w:tbl>
    <w:p w14:paraId="0140D2AA" w14:textId="77777777" w:rsidR="00E15391" w:rsidRDefault="00E15391">
      <w:pPr>
        <w:pStyle w:val="BodyText"/>
      </w:pPr>
    </w:p>
    <w:sectPr w:rsidR="00E15391"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EA09B" w14:textId="77777777" w:rsidR="00A74D6A" w:rsidRDefault="00A74D6A">
      <w:r>
        <w:separator/>
      </w:r>
    </w:p>
  </w:endnote>
  <w:endnote w:type="continuationSeparator" w:id="0">
    <w:p w14:paraId="6EDF2B3E" w14:textId="77777777" w:rsidR="00A74D6A" w:rsidRDefault="00A7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04D3B" w14:textId="2F968245" w:rsidR="003D0994" w:rsidRDefault="00DB47F6" w:rsidP="0074209E">
    <w:pPr>
      <w:pStyle w:val="Footer"/>
      <w:tabs>
        <w:tab w:val="clear" w:pos="4320"/>
        <w:tab w:val="clear" w:pos="8640"/>
        <w:tab w:val="right" w:pos="9360"/>
      </w:tabs>
      <w:rPr>
        <w:rFonts w:ascii="Arial" w:hAnsi="Arial"/>
        <w:sz w:val="18"/>
      </w:rPr>
    </w:pPr>
    <w:r>
      <w:rPr>
        <w:rFonts w:ascii="Arial" w:hAnsi="Arial"/>
        <w:sz w:val="18"/>
      </w:rPr>
      <w:t>133</w:t>
    </w:r>
    <w:r w:rsidR="00170E84">
      <w:rPr>
        <w:rFonts w:ascii="Arial" w:hAnsi="Arial"/>
        <w:sz w:val="18"/>
      </w:rPr>
      <w:t>P</w:t>
    </w:r>
    <w:r w:rsidR="00C158EE">
      <w:rPr>
        <w:rFonts w:ascii="Arial" w:hAnsi="Arial"/>
        <w:sz w:val="18"/>
      </w:rPr>
      <w:t>GRR</w:t>
    </w:r>
    <w:r>
      <w:rPr>
        <w:rFonts w:ascii="Arial" w:hAnsi="Arial"/>
        <w:sz w:val="18"/>
      </w:rPr>
      <w:t>-0</w:t>
    </w:r>
    <w:r w:rsidR="00C371E2">
      <w:rPr>
        <w:rFonts w:ascii="Arial" w:hAnsi="Arial"/>
        <w:sz w:val="18"/>
      </w:rPr>
      <w:t>7</w:t>
    </w:r>
    <w:r>
      <w:rPr>
        <w:rFonts w:ascii="Arial" w:hAnsi="Arial"/>
        <w:sz w:val="18"/>
      </w:rPr>
      <w:t xml:space="preserve"> </w:t>
    </w:r>
    <w:r w:rsidR="00C371E2">
      <w:rPr>
        <w:rFonts w:ascii="Arial" w:hAnsi="Arial"/>
        <w:sz w:val="18"/>
      </w:rPr>
      <w:t xml:space="preserve">Joint Commenters </w:t>
    </w:r>
    <w:r w:rsidR="007269C4">
      <w:rPr>
        <w:rFonts w:ascii="Arial" w:hAnsi="Arial"/>
        <w:sz w:val="18"/>
      </w:rPr>
      <w:t>Comment</w:t>
    </w:r>
    <w:r>
      <w:rPr>
        <w:rFonts w:ascii="Arial" w:hAnsi="Arial"/>
        <w:sz w:val="18"/>
      </w:rPr>
      <w:t>s</w:t>
    </w:r>
    <w:r w:rsidR="00C371E2">
      <w:rPr>
        <w:rFonts w:ascii="Arial" w:hAnsi="Arial"/>
        <w:sz w:val="18"/>
      </w:rPr>
      <w:t xml:space="preserve"> 012826</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490F95F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06327" w14:textId="77777777" w:rsidR="00A74D6A" w:rsidRDefault="00A74D6A">
      <w:r>
        <w:separator/>
      </w:r>
    </w:p>
  </w:footnote>
  <w:footnote w:type="continuationSeparator" w:id="0">
    <w:p w14:paraId="3122CFF6" w14:textId="77777777" w:rsidR="00A74D6A" w:rsidRDefault="00A74D6A">
      <w:r>
        <w:continuationSeparator/>
      </w:r>
    </w:p>
  </w:footnote>
  <w:footnote w:id="1">
    <w:p w14:paraId="6BD7FBDB" w14:textId="77777777" w:rsidR="0037708F" w:rsidRDefault="0037708F" w:rsidP="0037708F">
      <w:pPr>
        <w:pStyle w:val="FootnoteText"/>
      </w:pPr>
      <w:r>
        <w:rPr>
          <w:rStyle w:val="FootnoteReference"/>
        </w:rPr>
        <w:footnoteRef/>
      </w:r>
      <w:r>
        <w:t xml:space="preserve"> </w:t>
      </w:r>
      <w:hyperlink r:id="rId1" w:history="1">
        <w:r w:rsidRPr="00146416">
          <w:rPr>
            <w:rStyle w:val="Hyperlink"/>
            <w:rFonts w:ascii="Arial" w:hAnsi="Arial"/>
          </w:rPr>
          <w:t>115PGRR-17 ERCOT Comments 012425</w:t>
        </w:r>
      </w:hyperlink>
      <w:r>
        <w:rPr>
          <w:rFonts w:ascii="Arial" w:hAnsi="Arial"/>
        </w:rPr>
        <w:t xml:space="preserve"> at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0B886"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50D3B56F"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DE1FEC"/>
    <w:multiLevelType w:val="hybridMultilevel"/>
    <w:tmpl w:val="49ACC0FE"/>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25510315">
    <w:abstractNumId w:val="0"/>
  </w:num>
  <w:num w:numId="2" w16cid:durableId="839002116">
    <w:abstractNumId w:val="2"/>
  </w:num>
  <w:num w:numId="3" w16cid:durableId="92211000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110525">
    <w15:presenceInfo w15:providerId="None" w15:userId="ERCOT 110525"/>
  </w15:person>
  <w15:person w15:author="Joint Commenters 012826">
    <w15:presenceInfo w15:providerId="None" w15:userId="Joint Commenters 012826"/>
  </w15:person>
  <w15:person w15:author="Vistra">
    <w15:presenceInfo w15:providerId="None" w15:userId="Vistra"/>
  </w15:person>
  <w15:person w15:author="LCRA 111825">
    <w15:presenceInfo w15:providerId="None" w15:userId="LCRA 111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106D7E"/>
    <w:rsid w:val="001255B9"/>
    <w:rsid w:val="00132855"/>
    <w:rsid w:val="00152993"/>
    <w:rsid w:val="00170297"/>
    <w:rsid w:val="00170E84"/>
    <w:rsid w:val="001A227D"/>
    <w:rsid w:val="001C38B1"/>
    <w:rsid w:val="001E2032"/>
    <w:rsid w:val="00237F13"/>
    <w:rsid w:val="002771E6"/>
    <w:rsid w:val="002B5255"/>
    <w:rsid w:val="003010C0"/>
    <w:rsid w:val="00332A97"/>
    <w:rsid w:val="00350C00"/>
    <w:rsid w:val="00366113"/>
    <w:rsid w:val="00366799"/>
    <w:rsid w:val="0037708F"/>
    <w:rsid w:val="00381205"/>
    <w:rsid w:val="003C270C"/>
    <w:rsid w:val="003C405A"/>
    <w:rsid w:val="003D0994"/>
    <w:rsid w:val="003D4075"/>
    <w:rsid w:val="003E7D74"/>
    <w:rsid w:val="00423824"/>
    <w:rsid w:val="00433250"/>
    <w:rsid w:val="0043567D"/>
    <w:rsid w:val="00442FE9"/>
    <w:rsid w:val="0045390C"/>
    <w:rsid w:val="00472C0B"/>
    <w:rsid w:val="004B2883"/>
    <w:rsid w:val="004B7B90"/>
    <w:rsid w:val="004E2C19"/>
    <w:rsid w:val="005A0D50"/>
    <w:rsid w:val="005A120C"/>
    <w:rsid w:val="005D284C"/>
    <w:rsid w:val="005F45A6"/>
    <w:rsid w:val="00627452"/>
    <w:rsid w:val="00633E23"/>
    <w:rsid w:val="00673B94"/>
    <w:rsid w:val="00680AC6"/>
    <w:rsid w:val="006835D8"/>
    <w:rsid w:val="006C316E"/>
    <w:rsid w:val="006C44B2"/>
    <w:rsid w:val="006D0F7C"/>
    <w:rsid w:val="006F58B8"/>
    <w:rsid w:val="006F711A"/>
    <w:rsid w:val="007269C4"/>
    <w:rsid w:val="00730160"/>
    <w:rsid w:val="00734EAF"/>
    <w:rsid w:val="0074209E"/>
    <w:rsid w:val="007624C3"/>
    <w:rsid w:val="00791251"/>
    <w:rsid w:val="007A05FB"/>
    <w:rsid w:val="007B1E4F"/>
    <w:rsid w:val="007C1A6D"/>
    <w:rsid w:val="007D5256"/>
    <w:rsid w:val="007D5F5F"/>
    <w:rsid w:val="007F2CA8"/>
    <w:rsid w:val="007F7161"/>
    <w:rsid w:val="00806DC7"/>
    <w:rsid w:val="00823E4A"/>
    <w:rsid w:val="0085559E"/>
    <w:rsid w:val="00896B1B"/>
    <w:rsid w:val="008E559E"/>
    <w:rsid w:val="008F24C2"/>
    <w:rsid w:val="00912B93"/>
    <w:rsid w:val="00916080"/>
    <w:rsid w:val="00921A68"/>
    <w:rsid w:val="00925EED"/>
    <w:rsid w:val="00960706"/>
    <w:rsid w:val="009855C9"/>
    <w:rsid w:val="009F250F"/>
    <w:rsid w:val="00A015C4"/>
    <w:rsid w:val="00A15172"/>
    <w:rsid w:val="00A20349"/>
    <w:rsid w:val="00A37C28"/>
    <w:rsid w:val="00A74D6A"/>
    <w:rsid w:val="00AF2F70"/>
    <w:rsid w:val="00B535F0"/>
    <w:rsid w:val="00B845F9"/>
    <w:rsid w:val="00BB785D"/>
    <w:rsid w:val="00BD7E78"/>
    <w:rsid w:val="00BE4AC0"/>
    <w:rsid w:val="00C0598D"/>
    <w:rsid w:val="00C11956"/>
    <w:rsid w:val="00C158EE"/>
    <w:rsid w:val="00C15E36"/>
    <w:rsid w:val="00C371E2"/>
    <w:rsid w:val="00C602E5"/>
    <w:rsid w:val="00C748FD"/>
    <w:rsid w:val="00CB390A"/>
    <w:rsid w:val="00D24DCF"/>
    <w:rsid w:val="00D30403"/>
    <w:rsid w:val="00D4046E"/>
    <w:rsid w:val="00D41120"/>
    <w:rsid w:val="00DB47F6"/>
    <w:rsid w:val="00DD1CCF"/>
    <w:rsid w:val="00DD4739"/>
    <w:rsid w:val="00DE5F33"/>
    <w:rsid w:val="00DF21DF"/>
    <w:rsid w:val="00E07B54"/>
    <w:rsid w:val="00E11F78"/>
    <w:rsid w:val="00E15391"/>
    <w:rsid w:val="00E602CE"/>
    <w:rsid w:val="00E621E1"/>
    <w:rsid w:val="00EB2A8A"/>
    <w:rsid w:val="00EC55B3"/>
    <w:rsid w:val="00F038EC"/>
    <w:rsid w:val="00F6596A"/>
    <w:rsid w:val="00F96FB2"/>
    <w:rsid w:val="00FB51D8"/>
    <w:rsid w:val="00FD08E8"/>
    <w:rsid w:val="00FE5B3D"/>
    <w:rsid w:val="00FF5E88"/>
    <w:rsid w:val="12884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223EAB"/>
  <w15:chartTrackingRefBased/>
  <w15:docId w15:val="{DB68CD26-3CC6-4E72-89F6-7598EAEB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442FE9"/>
    <w:rPr>
      <w:color w:val="605E5C"/>
      <w:shd w:val="clear" w:color="auto" w:fill="E1DFDD"/>
    </w:rPr>
  </w:style>
  <w:style w:type="paragraph" w:styleId="Revision">
    <w:name w:val="Revision"/>
    <w:hidden/>
    <w:uiPriority w:val="99"/>
    <w:semiHidden/>
    <w:rsid w:val="00433250"/>
    <w:rPr>
      <w:sz w:val="24"/>
      <w:szCs w:val="24"/>
    </w:rPr>
  </w:style>
  <w:style w:type="paragraph" w:styleId="FootnoteText">
    <w:name w:val="footnote text"/>
    <w:basedOn w:val="Normal"/>
    <w:link w:val="FootnoteTextChar"/>
    <w:rsid w:val="0037708F"/>
    <w:rPr>
      <w:sz w:val="20"/>
      <w:szCs w:val="20"/>
    </w:rPr>
  </w:style>
  <w:style w:type="character" w:customStyle="1" w:styleId="FootnoteTextChar">
    <w:name w:val="Footnote Text Char"/>
    <w:basedOn w:val="DefaultParagraphFont"/>
    <w:link w:val="FootnoteText"/>
    <w:rsid w:val="0037708F"/>
  </w:style>
  <w:style w:type="character" w:styleId="FootnoteReference">
    <w:name w:val="footnote reference"/>
    <w:rsid w:val="0037708F"/>
    <w:rPr>
      <w:vertAlign w:val="superscript"/>
    </w:rPr>
  </w:style>
  <w:style w:type="character" w:customStyle="1" w:styleId="HeaderChar">
    <w:name w:val="Header Char"/>
    <w:link w:val="Header"/>
    <w:rsid w:val="0038120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onica.Jha@vistracorp.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huye.Teng@Constellation.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im.Lee@CenterPointEnergy.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ercot.com/mktrules/issues/PGRR13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5/01/24/115PGRR-17%20ERCOT%20Comments%20012425.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C4FF5B-E970-4162-B15C-B6A774DCCD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A5BB44-BB5E-4B4D-AE2D-9721E822A854}">
  <ds:schemaRefs>
    <ds:schemaRef ds:uri="http://schemas.microsoft.com/sharepoint/v3/contenttype/forms"/>
  </ds:schemaRefs>
</ds:datastoreItem>
</file>

<file path=customXml/itemProps3.xml><?xml version="1.0" encoding="utf-8"?>
<ds:datastoreItem xmlns:ds="http://schemas.openxmlformats.org/officeDocument/2006/customXml" ds:itemID="{DAC6AF16-B553-45E6-AC6B-338B59BB5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658</Words>
  <Characters>3866</Characters>
  <Application>Microsoft Office Word</Application>
  <DocSecurity>0</DocSecurity>
  <Lines>91</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4505</CharactersWithSpaces>
  <SharedDoc>false</SharedDoc>
  <HLinks>
    <vt:vector size="12" baseType="variant">
      <vt:variant>
        <vt:i4>7471108</vt:i4>
      </vt:variant>
      <vt:variant>
        <vt:i4>3</vt:i4>
      </vt:variant>
      <vt:variant>
        <vt:i4>0</vt:i4>
      </vt:variant>
      <vt:variant>
        <vt:i4>5</vt:i4>
      </vt:variant>
      <vt:variant>
        <vt:lpwstr>mailto:trevor.safko@lcra.org</vt:lpwstr>
      </vt:variant>
      <vt:variant>
        <vt:lpwstr/>
      </vt:variant>
      <vt:variant>
        <vt:i4>4849722</vt:i4>
      </vt:variant>
      <vt:variant>
        <vt:i4>0</vt:i4>
      </vt:variant>
      <vt:variant>
        <vt:i4>0</vt:i4>
      </vt:variant>
      <vt:variant>
        <vt:i4>5</vt:i4>
      </vt:variant>
      <vt:variant>
        <vt:lpwstr>mailto:blake.holt@lcra.org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012826</cp:lastModifiedBy>
  <cp:revision>5</cp:revision>
  <cp:lastPrinted>2001-06-20T16:28:00Z</cp:lastPrinted>
  <dcterms:created xsi:type="dcterms:W3CDTF">2026-01-28T18:06:00Z</dcterms:created>
  <dcterms:modified xsi:type="dcterms:W3CDTF">2026-01-28T18:34:00Z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0x010100260D61DC8326B8498DD32B28F834E6F2</vt:lpwstr>
  </property>
  <property fmtid="{D5CDD505-2E9C-101B-9397-08002B2CF9AE}" pid="3" name="MSIP_Label_7084cbda-52b8-46fb-a7b7-cb5bd465ed85_Enabled">
    <vt:lpwstr>true</vt:lpwstr>
  </property>
  <property fmtid="{D5CDD505-2E9C-101B-9397-08002B2CF9AE}" pid="4" name="MSIP_Label_7084cbda-52b8-46fb-a7b7-cb5bd465ed85_SetDate">
    <vt:lpwstr>2025-11-17T22:38:04Z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776f922d-f4b3-4f5b-9c5b-74309e594e50</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y fmtid="{D5CDD505-2E9C-101B-9397-08002B2CF9AE}" pid="11" name="MSIP_Label_e3ac3a1a-de19-428b-b395-6d250d7743fb_Enabled">
    <vt:lpwstr>true</vt:lpwstr>
  </property>
  <property fmtid="{D5CDD505-2E9C-101B-9397-08002B2CF9AE}" pid="12" name="MSIP_Label_e3ac3a1a-de19-428b-b395-6d250d7743fb_SetDate">
    <vt:lpwstr>2026-01-27T19:55:41Z</vt:lpwstr>
  </property>
  <property fmtid="{D5CDD505-2E9C-101B-9397-08002B2CF9AE}" pid="13" name="MSIP_Label_e3ac3a1a-de19-428b-b395-6d250d7743fb_Method">
    <vt:lpwstr>Standard</vt:lpwstr>
  </property>
  <property fmtid="{D5CDD505-2E9C-101B-9397-08002B2CF9AE}" pid="14" name="MSIP_Label_e3ac3a1a-de19-428b-b395-6d250d7743fb_Name">
    <vt:lpwstr>Internal Use Only</vt:lpwstr>
  </property>
  <property fmtid="{D5CDD505-2E9C-101B-9397-08002B2CF9AE}" pid="15" name="MSIP_Label_e3ac3a1a-de19-428b-b395-6d250d7743fb_SiteId">
    <vt:lpwstr>88cc5fd7-fd78-44b6-ad75-b6915088974f</vt:lpwstr>
  </property>
  <property fmtid="{D5CDD505-2E9C-101B-9397-08002B2CF9AE}" pid="16" name="MSIP_Label_e3ac3a1a-de19-428b-b395-6d250d7743fb_ActionId">
    <vt:lpwstr>aafd0249-580e-4b86-bde9-6f1ce3f9d196</vt:lpwstr>
  </property>
  <property fmtid="{D5CDD505-2E9C-101B-9397-08002B2CF9AE}" pid="17" name="MSIP_Label_e3ac3a1a-de19-428b-b395-6d250d7743fb_ContentBits">
    <vt:lpwstr>0</vt:lpwstr>
  </property>
  <property fmtid="{D5CDD505-2E9C-101B-9397-08002B2CF9AE}" pid="18" name="MSIP_Label_e3ac3a1a-de19-428b-b395-6d250d7743fb_Tag">
    <vt:lpwstr>10, 3, 0, 1</vt:lpwstr>
  </property>
</Properties>
</file>